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E98" w:rsidRPr="00102E98" w:rsidRDefault="006448DC" w:rsidP="00676CA5">
      <w:pPr>
        <w:spacing w:before="120" w:after="120" w:line="288" w:lineRule="auto"/>
        <w:jc w:val="center"/>
        <w:outlineLvl w:val="0"/>
        <w:rPr>
          <w:rFonts w:asciiTheme="minorHAnsi" w:hAnsiTheme="minorHAnsi" w:cstheme="minorHAnsi"/>
          <w:b/>
          <w:szCs w:val="19"/>
        </w:rPr>
      </w:pPr>
      <w:r w:rsidRPr="00AE6C64">
        <w:rPr>
          <w:rFonts w:asciiTheme="minorHAnsi" w:hAnsiTheme="minorHAnsi" w:cstheme="minorHAnsi"/>
          <w:b/>
          <w:noProof/>
          <w:szCs w:val="19"/>
          <w:lang w:val="sk-SK" w:eastAsia="sk-SK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2184400</wp:posOffset>
            </wp:positionH>
            <wp:positionV relativeFrom="paragraph">
              <wp:posOffset>-470755</wp:posOffset>
            </wp:positionV>
            <wp:extent cx="1226820" cy="677904"/>
            <wp:effectExtent l="0" t="0" r="0" b="0"/>
            <wp:wrapNone/>
            <wp:docPr id="3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6779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E6C64" w:rsidRPr="00AE6C64">
        <w:rPr>
          <w:rFonts w:asciiTheme="minorHAnsi" w:hAnsiTheme="minorHAnsi" w:cstheme="minorHAnsi"/>
          <w:b/>
          <w:noProof/>
          <w:szCs w:val="19"/>
          <w:lang w:val="sk-SK" w:eastAsia="sk-SK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4192270</wp:posOffset>
            </wp:positionH>
            <wp:positionV relativeFrom="paragraph">
              <wp:posOffset>-320040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2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6C64" w:rsidRPr="00AE6C64">
        <w:rPr>
          <w:rFonts w:asciiTheme="minorHAnsi" w:hAnsiTheme="minorHAnsi" w:cstheme="minorHAnsi"/>
          <w:b/>
          <w:noProof/>
          <w:szCs w:val="19"/>
          <w:lang w:val="sk-SK"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239395</wp:posOffset>
            </wp:positionH>
            <wp:positionV relativeFrom="paragraph">
              <wp:posOffset>-321945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066C2">
        <w:rPr>
          <w:rFonts w:asciiTheme="minorHAnsi" w:hAnsiTheme="minorHAnsi" w:cstheme="minorHAnsi"/>
          <w:b/>
          <w:noProof/>
          <w:szCs w:val="19"/>
          <w:lang w:val="sk-SK" w:eastAsia="sk-SK"/>
        </w:rPr>
        <w:pict>
          <v:line id="Rovná spojnica 6" o:spid="_x0000_s1026" style="position:absolute;left:0;text-align:left;z-index:251659264;visibility:visible;mso-position-horizontal-relative:text;mso-position-vertical-relative:text" from="-9.55pt,18pt" to="459.3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"/>
        </w:pict>
      </w: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102E98" w:rsidRPr="00102E98" w:rsidRDefault="0034638A" w:rsidP="0034638A">
      <w:pPr>
        <w:spacing w:before="120" w:after="120"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Príloha</w:t>
      </w:r>
      <w:proofErr w:type="spellEnd"/>
      <w:r>
        <w:rPr>
          <w:rFonts w:asciiTheme="minorHAnsi" w:hAnsiTheme="minorHAnsi" w:cstheme="minorHAnsi"/>
          <w:szCs w:val="19"/>
        </w:rPr>
        <w:t xml:space="preserve"> č. </w:t>
      </w:r>
      <w:r w:rsidR="00D35E58">
        <w:rPr>
          <w:rFonts w:asciiTheme="minorHAnsi" w:hAnsiTheme="minorHAnsi" w:cstheme="minorHAnsi"/>
          <w:szCs w:val="19"/>
        </w:rPr>
        <w:t>26</w:t>
      </w:r>
    </w:p>
    <w:p w:rsidR="00102E98" w:rsidRPr="00102E98" w:rsidRDefault="00102E98" w:rsidP="00676CA5">
      <w:pPr>
        <w:tabs>
          <w:tab w:val="left" w:pos="5145"/>
        </w:tabs>
        <w:spacing w:before="120" w:after="120" w:line="288" w:lineRule="auto"/>
        <w:rPr>
          <w:rFonts w:asciiTheme="minorHAnsi" w:hAnsiTheme="minorHAnsi" w:cstheme="minorHAnsi"/>
          <w:b/>
          <w:caps/>
          <w:szCs w:val="19"/>
        </w:rPr>
      </w:pPr>
      <w:r w:rsidRPr="00102E98">
        <w:rPr>
          <w:rFonts w:asciiTheme="minorHAnsi" w:hAnsiTheme="minorHAnsi" w:cstheme="minorHAnsi"/>
          <w:b/>
          <w:caps/>
          <w:szCs w:val="19"/>
        </w:rPr>
        <w:tab/>
      </w:r>
    </w:p>
    <w:p w:rsidR="00102E98" w:rsidRPr="00676CA5" w:rsidRDefault="00102E98" w:rsidP="00676CA5">
      <w:pPr>
        <w:spacing w:before="120" w:after="120" w:line="288" w:lineRule="auto"/>
        <w:jc w:val="center"/>
        <w:rPr>
          <w:rFonts w:asciiTheme="minorHAnsi" w:hAnsiTheme="minorHAnsi" w:cstheme="minorHAnsi"/>
          <w:b/>
          <w:caps/>
          <w:sz w:val="24"/>
          <w:szCs w:val="19"/>
        </w:rPr>
      </w:pPr>
      <w:r w:rsidRPr="00676CA5">
        <w:rPr>
          <w:rFonts w:asciiTheme="minorHAnsi" w:hAnsiTheme="minorHAnsi" w:cstheme="minorHAnsi"/>
          <w:b/>
          <w:caps/>
          <w:sz w:val="24"/>
          <w:szCs w:val="19"/>
        </w:rPr>
        <w:t>Čestné</w:t>
      </w:r>
      <w:r w:rsidRPr="00676CA5">
        <w:rPr>
          <w:rFonts w:asciiTheme="minorHAnsi" w:hAnsiTheme="minorHAnsi" w:cstheme="minorHAnsi"/>
          <w:caps/>
          <w:sz w:val="24"/>
          <w:szCs w:val="19"/>
        </w:rPr>
        <w:t xml:space="preserve"> </w:t>
      </w:r>
      <w:r w:rsidRPr="00676CA5">
        <w:rPr>
          <w:rFonts w:asciiTheme="minorHAnsi" w:hAnsiTheme="minorHAnsi" w:cstheme="minorHAnsi"/>
          <w:b/>
          <w:caps/>
          <w:sz w:val="24"/>
          <w:szCs w:val="19"/>
        </w:rPr>
        <w:t xml:space="preserve">vyhlásenie </w:t>
      </w:r>
      <w:r w:rsidRPr="00676CA5">
        <w:rPr>
          <w:rFonts w:asciiTheme="minorHAnsi" w:hAnsiTheme="minorHAnsi" w:cstheme="minorHAnsi"/>
          <w:b/>
          <w:caps/>
          <w:sz w:val="24"/>
          <w:szCs w:val="19"/>
        </w:rPr>
        <w:br/>
        <w:t xml:space="preserve">o nestrannosti, zachovaní dôvernosti informácií </w:t>
      </w:r>
      <w:r w:rsidRPr="00676CA5">
        <w:rPr>
          <w:rFonts w:asciiTheme="minorHAnsi" w:hAnsiTheme="minorHAnsi" w:cstheme="minorHAnsi"/>
          <w:b/>
          <w:caps/>
          <w:sz w:val="24"/>
          <w:szCs w:val="19"/>
        </w:rPr>
        <w:br/>
        <w:t>a vylúčení konfliktu záujmov</w:t>
      </w:r>
    </w:p>
    <w:p w:rsidR="00102E98" w:rsidRPr="00102E98" w:rsidRDefault="00102E98" w:rsidP="00676CA5">
      <w:pPr>
        <w:tabs>
          <w:tab w:val="left" w:pos="5820"/>
        </w:tabs>
        <w:spacing w:before="120" w:after="120" w:line="288" w:lineRule="auto"/>
        <w:ind w:left="360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102E98" w:rsidRPr="00102E98" w:rsidTr="0081112F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Operačný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szCs w:val="19"/>
              </w:rPr>
              <w:t>Integrovaný</w:t>
            </w:r>
            <w:proofErr w:type="spellEnd"/>
            <w:r w:rsidRPr="00102E98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02E98">
              <w:rPr>
                <w:rFonts w:asciiTheme="minorHAnsi" w:hAnsiTheme="minorHAnsi" w:cstheme="minorHAnsi"/>
                <w:szCs w:val="19"/>
              </w:rPr>
              <w:t>regionálny</w:t>
            </w:r>
            <w:proofErr w:type="spellEnd"/>
            <w:r w:rsidRPr="00102E98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02E98">
              <w:rPr>
                <w:rFonts w:asciiTheme="minorHAnsi" w:hAnsiTheme="minorHAnsi" w:cstheme="minorHAnsi"/>
                <w:szCs w:val="19"/>
              </w:rPr>
              <w:t>operačný</w:t>
            </w:r>
            <w:proofErr w:type="spellEnd"/>
            <w:r w:rsidRPr="00102E98">
              <w:rPr>
                <w:rFonts w:asciiTheme="minorHAnsi" w:hAnsiTheme="minorHAnsi" w:cstheme="minorHAnsi"/>
                <w:szCs w:val="19"/>
              </w:rPr>
              <w:t xml:space="preserve"> program</w:t>
            </w:r>
          </w:p>
        </w:tc>
      </w:tr>
      <w:tr w:rsidR="00102E98" w:rsidRPr="00102E98" w:rsidTr="0081112F">
        <w:trPr>
          <w:trHeight w:hRule="exact" w:val="93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AE6C64" w:rsidP="00011F89">
            <w:pPr>
              <w:spacing w:before="120" w:after="120" w:line="288" w:lineRule="auto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Cs w:val="19"/>
              </w:rPr>
              <w:t>Kód</w:t>
            </w:r>
            <w:proofErr w:type="spellEnd"/>
            <w:r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Cs w:val="19"/>
              </w:rPr>
              <w:t>výzvy</w:t>
            </w:r>
            <w:proofErr w:type="spellEnd"/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98" w:rsidRPr="00102E98" w:rsidRDefault="00102E98" w:rsidP="00676CA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88" w:lineRule="auto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64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rPr>
                <w:rFonts w:asciiTheme="minorHAnsi" w:hAnsiTheme="minorHAnsi" w:cstheme="minorHAnsi"/>
                <w:b/>
                <w:smallCaps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Kód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žiadosti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o 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nenávratný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finančný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príspevok</w:t>
            </w:r>
            <w:proofErr w:type="spellEnd"/>
            <w:r w:rsidRPr="00102E98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2"/>
            </w:r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98" w:rsidRPr="00102E98" w:rsidRDefault="00102E98" w:rsidP="00676CA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88" w:lineRule="auto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:rsidR="00102E98" w:rsidRPr="00102E98" w:rsidRDefault="00102E98" w:rsidP="00676CA5">
      <w:p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ind w:firstLine="708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 xml:space="preserve">Ja, </w:t>
      </w:r>
      <w:proofErr w:type="spellStart"/>
      <w:r w:rsidRPr="00102E98">
        <w:rPr>
          <w:rFonts w:asciiTheme="minorHAnsi" w:hAnsiTheme="minorHAnsi" w:cstheme="minorHAnsi"/>
          <w:szCs w:val="19"/>
        </w:rPr>
        <w:t>dolu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podpísaný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týmto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vyhlasujem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že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súhlasím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 </w:t>
      </w:r>
      <w:proofErr w:type="spellStart"/>
      <w:r w:rsidRPr="00102E98">
        <w:rPr>
          <w:rFonts w:asciiTheme="minorHAnsi" w:hAnsiTheme="minorHAnsi" w:cstheme="minorHAnsi"/>
          <w:szCs w:val="19"/>
        </w:rPr>
        <w:t>účasťou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na </w:t>
      </w:r>
      <w:proofErr w:type="spellStart"/>
      <w:r w:rsidRPr="00102E98">
        <w:rPr>
          <w:rFonts w:asciiTheme="minorHAnsi" w:hAnsiTheme="minorHAnsi" w:cstheme="minorHAnsi"/>
          <w:szCs w:val="19"/>
        </w:rPr>
        <w:t>pr</w:t>
      </w:r>
      <w:r w:rsidR="00AE6C64">
        <w:rPr>
          <w:rFonts w:asciiTheme="minorHAnsi" w:hAnsiTheme="minorHAnsi" w:cstheme="minorHAnsi"/>
          <w:szCs w:val="19"/>
        </w:rPr>
        <w:t>ocese</w:t>
      </w:r>
      <w:proofErr w:type="spellEnd"/>
      <w:r w:rsidR="00AE6C64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schvaľovania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žiadostí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</w:t>
      </w:r>
      <w:proofErr w:type="spellStart"/>
      <w:r w:rsidRPr="00102E98">
        <w:rPr>
          <w:rFonts w:asciiTheme="minorHAnsi" w:hAnsiTheme="minorHAnsi" w:cstheme="minorHAnsi"/>
          <w:szCs w:val="19"/>
        </w:rPr>
        <w:t>nenávratný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finančný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príspevok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(</w:t>
      </w:r>
      <w:proofErr w:type="spellStart"/>
      <w:r w:rsidRPr="00102E98">
        <w:rPr>
          <w:rFonts w:asciiTheme="minorHAnsi" w:hAnsiTheme="minorHAnsi" w:cstheme="minorHAnsi"/>
          <w:szCs w:val="19"/>
        </w:rPr>
        <w:t>ďalej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len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„NFP“) v </w:t>
      </w:r>
      <w:proofErr w:type="spellStart"/>
      <w:r w:rsidRPr="00102E98">
        <w:rPr>
          <w:rFonts w:asciiTheme="minorHAnsi" w:hAnsiTheme="minorHAnsi" w:cstheme="minorHAnsi"/>
          <w:szCs w:val="19"/>
        </w:rPr>
        <w:t>rámci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vyššie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uv</w:t>
      </w:r>
      <w:r w:rsidR="00AE6C64">
        <w:rPr>
          <w:rFonts w:asciiTheme="minorHAnsi" w:hAnsiTheme="minorHAnsi" w:cstheme="minorHAnsi"/>
          <w:szCs w:val="19"/>
        </w:rPr>
        <w:t>edenej</w:t>
      </w:r>
      <w:proofErr w:type="spellEnd"/>
      <w:r w:rsidR="00AE6C64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AE6C64">
        <w:rPr>
          <w:rFonts w:asciiTheme="minorHAnsi" w:hAnsiTheme="minorHAnsi" w:cstheme="minorHAnsi"/>
          <w:szCs w:val="19"/>
        </w:rPr>
        <w:t>výzvy</w:t>
      </w:r>
      <w:proofErr w:type="spellEnd"/>
      <w:r w:rsidRPr="00102E98">
        <w:rPr>
          <w:rFonts w:asciiTheme="minorHAnsi" w:hAnsiTheme="minorHAnsi" w:cstheme="minorHAnsi"/>
          <w:szCs w:val="19"/>
        </w:rPr>
        <w:t>.</w:t>
      </w:r>
    </w:p>
    <w:p w:rsidR="00102E98" w:rsidRPr="00102E98" w:rsidRDefault="00102E98" w:rsidP="00676CA5">
      <w:p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Čestne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vyhlasujem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že</w:t>
      </w:r>
      <w:proofErr w:type="spellEnd"/>
      <w:r w:rsidRPr="00102E98">
        <w:rPr>
          <w:rFonts w:asciiTheme="minorHAnsi" w:hAnsiTheme="minorHAnsi" w:cstheme="minorHAnsi"/>
          <w:szCs w:val="19"/>
        </w:rPr>
        <w:t>: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som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spôsobilý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na </w:t>
      </w:r>
      <w:proofErr w:type="spellStart"/>
      <w:r w:rsidRPr="00102E98">
        <w:rPr>
          <w:rFonts w:asciiTheme="minorHAnsi" w:hAnsiTheme="minorHAnsi" w:cstheme="minorHAnsi"/>
          <w:szCs w:val="19"/>
        </w:rPr>
        <w:t>právne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úkony</w:t>
      </w:r>
      <w:proofErr w:type="spellEnd"/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som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oboznámený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so </w:t>
      </w:r>
      <w:proofErr w:type="spellStart"/>
      <w:r w:rsidRPr="00102E98">
        <w:rPr>
          <w:rFonts w:asciiTheme="minorHAnsi" w:hAnsiTheme="minorHAnsi" w:cstheme="minorHAnsi"/>
          <w:szCs w:val="19"/>
        </w:rPr>
        <w:t>všetkými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pravidlami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týkajúcimi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schvaľovania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žiadostí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NFP, 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sú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platné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k </w:t>
      </w:r>
      <w:proofErr w:type="spellStart"/>
      <w:r w:rsidRPr="00102E98">
        <w:rPr>
          <w:rFonts w:asciiTheme="minorHAnsi" w:hAnsiTheme="minorHAnsi" w:cstheme="minorHAnsi"/>
          <w:szCs w:val="19"/>
        </w:rPr>
        <w:t>termínu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výkonu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mojich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úloh</w:t>
      </w:r>
      <w:proofErr w:type="spellEnd"/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budem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svoje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úlohy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rámci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tohto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vykonávať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čestným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zodpovedným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nezaujatým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nestranným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spôsobom</w:t>
      </w:r>
      <w:proofErr w:type="spellEnd"/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nie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konflikte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záujmov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102E98">
        <w:rPr>
          <w:rFonts w:asciiTheme="minorHAnsi" w:hAnsiTheme="minorHAnsi" w:cstheme="minorHAnsi"/>
          <w:szCs w:val="19"/>
        </w:rPr>
        <w:t>zmysle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definície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konfliktu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záujmov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podľa</w:t>
      </w:r>
      <w:proofErr w:type="spellEnd"/>
      <w:r w:rsidRPr="00102E98">
        <w:rPr>
          <w:rFonts w:asciiTheme="minorHAnsi" w:hAnsiTheme="minorHAnsi" w:cstheme="minorHAnsi"/>
          <w:szCs w:val="19"/>
        </w:rPr>
        <w:t> </w:t>
      </w:r>
      <w:proofErr w:type="spellStart"/>
      <w:r w:rsidRPr="00102E98">
        <w:rPr>
          <w:rFonts w:asciiTheme="minorHAnsi" w:hAnsiTheme="minorHAnsi" w:cstheme="minorHAnsi"/>
          <w:szCs w:val="19"/>
        </w:rPr>
        <w:t>príslušných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všeobecne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záväzných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právnych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predpisov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ostatných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záväzných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dokumentov</w:t>
      </w:r>
      <w:proofErr w:type="spellEnd"/>
      <w:r w:rsidRPr="00102E98">
        <w:rPr>
          <w:rStyle w:val="Odkaznapoznmkupodiarou"/>
          <w:rFonts w:asciiTheme="minorHAnsi" w:hAnsiTheme="minorHAnsi" w:cstheme="minorHAnsi"/>
          <w:sz w:val="19"/>
          <w:szCs w:val="19"/>
        </w:rPr>
        <w:footnoteReference w:id="3"/>
      </w:r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si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nie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vedomý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žiadnych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skutočností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alebo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okolností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by </w:t>
      </w:r>
      <w:proofErr w:type="spellStart"/>
      <w:r w:rsidRPr="00102E98">
        <w:rPr>
          <w:rFonts w:asciiTheme="minorHAnsi" w:hAnsiTheme="minorHAnsi" w:cstheme="minorHAnsi"/>
          <w:szCs w:val="19"/>
        </w:rPr>
        <w:t>vznikli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počas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tohto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môžem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predvídať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do </w:t>
      </w:r>
      <w:proofErr w:type="spellStart"/>
      <w:r w:rsidRPr="00102E98">
        <w:rPr>
          <w:rFonts w:asciiTheme="minorHAnsi" w:hAnsiTheme="minorHAnsi" w:cstheme="minorHAnsi"/>
          <w:szCs w:val="19"/>
        </w:rPr>
        <w:t>budúcnosti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by </w:t>
      </w:r>
      <w:proofErr w:type="spellStart"/>
      <w:r w:rsidRPr="00102E98">
        <w:rPr>
          <w:rFonts w:asciiTheme="minorHAnsi" w:hAnsiTheme="minorHAnsi" w:cstheme="minorHAnsi"/>
          <w:szCs w:val="19"/>
        </w:rPr>
        <w:t>mohli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súvisieť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 </w:t>
      </w:r>
      <w:proofErr w:type="spellStart"/>
      <w:r w:rsidRPr="00102E98">
        <w:rPr>
          <w:rFonts w:asciiTheme="minorHAnsi" w:hAnsiTheme="minorHAnsi" w:cstheme="minorHAnsi"/>
          <w:szCs w:val="19"/>
        </w:rPr>
        <w:t>konfliktom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záujmov</w:t>
      </w:r>
      <w:proofErr w:type="spellEnd"/>
      <w:r w:rsidRPr="00102E98">
        <w:rPr>
          <w:rFonts w:asciiTheme="minorHAnsi" w:hAnsiTheme="minorHAnsi" w:cstheme="minorHAnsi"/>
          <w:szCs w:val="19"/>
        </w:rPr>
        <w:t>; v </w:t>
      </w:r>
      <w:proofErr w:type="spellStart"/>
      <w:r w:rsidRPr="00102E98">
        <w:rPr>
          <w:rFonts w:asciiTheme="minorHAnsi" w:hAnsiTheme="minorHAnsi" w:cstheme="minorHAnsi"/>
          <w:szCs w:val="19"/>
        </w:rPr>
        <w:t>prípade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ak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počas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tohto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dôjde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ku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konfliktu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záujmov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ihneď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túto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skutočnosť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oznámim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riadiacemu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orgánu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(</w:t>
      </w:r>
      <w:proofErr w:type="spellStart"/>
      <w:r w:rsidRPr="00102E98">
        <w:rPr>
          <w:rFonts w:asciiTheme="minorHAnsi" w:hAnsiTheme="minorHAnsi" w:cstheme="minorHAnsi"/>
          <w:szCs w:val="19"/>
        </w:rPr>
        <w:t>ďalej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921818">
        <w:rPr>
          <w:rFonts w:asciiTheme="minorHAnsi" w:hAnsiTheme="minorHAnsi" w:cstheme="minorHAnsi"/>
          <w:szCs w:val="19"/>
        </w:rPr>
        <w:t>aj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,,RO“)</w:t>
      </w:r>
      <w:r w:rsidR="00921818">
        <w:rPr>
          <w:rFonts w:asciiTheme="minorHAnsi" w:hAnsiTheme="minorHAnsi" w:cstheme="minorHAnsi"/>
          <w:szCs w:val="19"/>
        </w:rPr>
        <w:t>/</w:t>
      </w:r>
      <w:proofErr w:type="spellStart"/>
      <w:r w:rsidR="00921818">
        <w:rPr>
          <w:rFonts w:asciiTheme="minorHAnsi" w:hAnsiTheme="minorHAnsi" w:cstheme="minorHAnsi"/>
          <w:szCs w:val="19"/>
        </w:rPr>
        <w:t>sprostredkovateľskému</w:t>
      </w:r>
      <w:proofErr w:type="spellEnd"/>
      <w:r w:rsidR="0092181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921818">
        <w:rPr>
          <w:rFonts w:asciiTheme="minorHAnsi" w:hAnsiTheme="minorHAnsi" w:cstheme="minorHAnsi"/>
          <w:szCs w:val="19"/>
        </w:rPr>
        <w:t>orgánu</w:t>
      </w:r>
      <w:proofErr w:type="spellEnd"/>
      <w:r w:rsidR="00921818">
        <w:rPr>
          <w:rFonts w:asciiTheme="minorHAnsi" w:hAnsiTheme="minorHAnsi" w:cstheme="minorHAnsi"/>
          <w:szCs w:val="19"/>
        </w:rPr>
        <w:t xml:space="preserve"> (</w:t>
      </w:r>
      <w:proofErr w:type="spellStart"/>
      <w:r w:rsidR="00921818">
        <w:rPr>
          <w:rFonts w:asciiTheme="minorHAnsi" w:hAnsiTheme="minorHAnsi" w:cstheme="minorHAnsi"/>
          <w:szCs w:val="19"/>
        </w:rPr>
        <w:t>ďalej</w:t>
      </w:r>
      <w:proofErr w:type="spellEnd"/>
      <w:r w:rsidR="0092181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921818">
        <w:rPr>
          <w:rFonts w:asciiTheme="minorHAnsi" w:hAnsiTheme="minorHAnsi" w:cstheme="minorHAnsi"/>
          <w:szCs w:val="19"/>
        </w:rPr>
        <w:t>aj</w:t>
      </w:r>
      <w:proofErr w:type="spellEnd"/>
      <w:r w:rsidR="00921818">
        <w:rPr>
          <w:rFonts w:asciiTheme="minorHAnsi" w:hAnsiTheme="minorHAnsi" w:cstheme="minorHAnsi"/>
          <w:szCs w:val="19"/>
        </w:rPr>
        <w:t xml:space="preserve"> </w:t>
      </w:r>
      <w:r w:rsidR="00921818" w:rsidRPr="00102E98">
        <w:rPr>
          <w:rFonts w:asciiTheme="minorHAnsi" w:hAnsiTheme="minorHAnsi" w:cstheme="minorHAnsi"/>
          <w:szCs w:val="19"/>
        </w:rPr>
        <w:t>,,</w:t>
      </w:r>
      <w:r w:rsidR="00921818">
        <w:rPr>
          <w:rFonts w:asciiTheme="minorHAnsi" w:hAnsiTheme="minorHAnsi" w:cstheme="minorHAnsi"/>
          <w:szCs w:val="19"/>
        </w:rPr>
        <w:t>SO”)</w:t>
      </w:r>
      <w:r w:rsidR="00921818">
        <w:rPr>
          <w:rStyle w:val="Odkaznapoznmkupodiarou"/>
          <w:rFonts w:cstheme="minorHAnsi"/>
          <w:szCs w:val="19"/>
        </w:rPr>
        <w:footnoteReference w:id="4"/>
      </w:r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bezodkladne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vzdám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ďalšej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účasti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na </w:t>
      </w:r>
      <w:proofErr w:type="spellStart"/>
      <w:r w:rsidRPr="00102E98">
        <w:rPr>
          <w:rFonts w:asciiTheme="minorHAnsi" w:hAnsiTheme="minorHAnsi" w:cstheme="minorHAnsi"/>
          <w:szCs w:val="19"/>
        </w:rPr>
        <w:t>tomto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procese</w:t>
      </w:r>
      <w:proofErr w:type="spellEnd"/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>o </w:t>
      </w:r>
      <w:proofErr w:type="spellStart"/>
      <w:r w:rsidRPr="00102E98">
        <w:rPr>
          <w:rFonts w:asciiTheme="minorHAnsi" w:hAnsiTheme="minorHAnsi" w:cstheme="minorHAnsi"/>
          <w:szCs w:val="19"/>
        </w:rPr>
        <w:t>všetkých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skutočnostiach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týkajúcich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schvaľovania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žiadostí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 NFP </w:t>
      </w:r>
      <w:proofErr w:type="spellStart"/>
      <w:r w:rsidRPr="00102E98">
        <w:rPr>
          <w:rFonts w:asciiTheme="minorHAnsi" w:hAnsiTheme="minorHAnsi" w:cstheme="minorHAnsi"/>
          <w:szCs w:val="19"/>
        </w:rPr>
        <w:t>budem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zachovávať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mlčanlivosť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použijem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ich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výlučne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súlade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102E98">
        <w:rPr>
          <w:rFonts w:asciiTheme="minorHAnsi" w:hAnsiTheme="minorHAnsi" w:cstheme="minorHAnsi"/>
          <w:szCs w:val="19"/>
        </w:rPr>
        <w:t>účelom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tohto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najmä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zdržím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ich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zverejnenia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postúpenia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alebo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akéhokoľvek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iného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sprístupnenia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tretej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osobe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to </w:t>
      </w:r>
      <w:proofErr w:type="spellStart"/>
      <w:r w:rsidRPr="00102E98">
        <w:rPr>
          <w:rFonts w:asciiTheme="minorHAnsi" w:hAnsiTheme="minorHAnsi" w:cstheme="minorHAnsi"/>
          <w:szCs w:val="19"/>
        </w:rPr>
        <w:t>aj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ukončení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pracovného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pomeru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 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102E98">
        <w:rPr>
          <w:rFonts w:asciiTheme="minorHAnsi" w:hAnsiTheme="minorHAnsi" w:cstheme="minorHAnsi"/>
          <w:szCs w:val="19"/>
        </w:rPr>
        <w:t>po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ukončení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platnosti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dohody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</w:t>
      </w:r>
      <w:proofErr w:type="spellStart"/>
      <w:r w:rsidRPr="00102E98">
        <w:rPr>
          <w:rFonts w:asciiTheme="minorHAnsi" w:hAnsiTheme="minorHAnsi" w:cstheme="minorHAnsi"/>
          <w:szCs w:val="19"/>
        </w:rPr>
        <w:t>vykonaní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práce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 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102E98">
        <w:rPr>
          <w:rFonts w:asciiTheme="minorHAnsi" w:hAnsiTheme="minorHAnsi" w:cstheme="minorHAnsi"/>
          <w:szCs w:val="19"/>
        </w:rPr>
        <w:t>iného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zmluvného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vzťahu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 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 xml:space="preserve">; resp. </w:t>
      </w:r>
      <w:proofErr w:type="spellStart"/>
      <w:r w:rsidRPr="00102E98">
        <w:rPr>
          <w:rFonts w:asciiTheme="minorHAnsi" w:hAnsiTheme="minorHAnsi" w:cstheme="minorHAnsi"/>
          <w:szCs w:val="19"/>
        </w:rPr>
        <w:t>po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ukončení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mojej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účasti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pozícii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pozorovateľa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rámci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odborného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hodnotenia</w:t>
      </w:r>
      <w:proofErr w:type="spellEnd"/>
      <w:r w:rsidRPr="00102E98">
        <w:rPr>
          <w:rFonts w:asciiTheme="minorHAnsi" w:hAnsiTheme="minorHAnsi" w:cstheme="minorHAnsi"/>
          <w:szCs w:val="19"/>
        </w:rPr>
        <w:t>;</w:t>
      </w:r>
    </w:p>
    <w:p w:rsid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lastRenderedPageBreak/>
        <w:t>nebudem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vyhotovovať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kópie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ani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akýmkoľvek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iným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spôsobom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reprodukovať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skutočnosti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týkajúce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</w:t>
      </w:r>
      <w:r w:rsidR="00AE6C64">
        <w:rPr>
          <w:rFonts w:asciiTheme="minorHAnsi" w:hAnsiTheme="minorHAnsi" w:cstheme="minorHAnsi"/>
          <w:szCs w:val="19"/>
        </w:rPr>
        <w:t>sudzovania</w:t>
      </w:r>
      <w:proofErr w:type="spellEnd"/>
      <w:r w:rsidR="00AE6C64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schvaľovania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žiadostí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NFP, </w:t>
      </w:r>
      <w:proofErr w:type="spellStart"/>
      <w:r w:rsidRPr="00102E98">
        <w:rPr>
          <w:rFonts w:asciiTheme="minorHAnsi" w:hAnsiTheme="minorHAnsi" w:cstheme="minorHAnsi"/>
          <w:szCs w:val="19"/>
        </w:rPr>
        <w:t>ak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to </w:t>
      </w:r>
      <w:proofErr w:type="spellStart"/>
      <w:r w:rsidRPr="00102E98">
        <w:rPr>
          <w:rFonts w:asciiTheme="minorHAnsi" w:hAnsiTheme="minorHAnsi" w:cstheme="minorHAnsi"/>
          <w:szCs w:val="19"/>
        </w:rPr>
        <w:t>nevyplýva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z </w:t>
      </w:r>
      <w:proofErr w:type="spellStart"/>
      <w:r w:rsidRPr="00102E98">
        <w:rPr>
          <w:rFonts w:asciiTheme="minorHAnsi" w:hAnsiTheme="minorHAnsi" w:cstheme="minorHAnsi"/>
          <w:szCs w:val="19"/>
        </w:rPr>
        <w:t>plnenia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úloh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pre </w:t>
      </w:r>
      <w:r w:rsidR="00DC2594">
        <w:rPr>
          <w:rFonts w:asciiTheme="minorHAnsi" w:hAnsiTheme="minorHAnsi" w:cstheme="minorHAnsi"/>
          <w:szCs w:val="19"/>
        </w:rPr>
        <w:t>RO/SO</w:t>
      </w:r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rámci</w:t>
      </w:r>
      <w:proofErr w:type="spellEnd"/>
      <w:r w:rsidRPr="00102E98">
        <w:rPr>
          <w:rFonts w:asciiTheme="minorHAnsi" w:hAnsiTheme="minorHAnsi" w:cstheme="minorHAnsi"/>
          <w:szCs w:val="19"/>
        </w:rPr>
        <w:t> </w:t>
      </w:r>
      <w:proofErr w:type="spellStart"/>
      <w:r w:rsidRPr="00102E98">
        <w:rPr>
          <w:rFonts w:asciiTheme="minorHAnsi" w:hAnsiTheme="minorHAnsi" w:cstheme="minorHAnsi"/>
          <w:szCs w:val="19"/>
        </w:rPr>
        <w:t>pracovnoprávneho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alebo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iného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právneho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vzťahu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 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>.</w:t>
      </w:r>
    </w:p>
    <w:p w:rsidR="005873D8" w:rsidRPr="005873D8" w:rsidRDefault="005873D8" w:rsidP="005873D8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proofErr w:type="gramStart"/>
      <w:r w:rsidRPr="005873D8">
        <w:rPr>
          <w:rFonts w:asciiTheme="minorHAnsi" w:hAnsiTheme="minorHAnsi" w:cstheme="minorHAnsi"/>
          <w:szCs w:val="19"/>
        </w:rPr>
        <w:t>si</w:t>
      </w:r>
      <w:proofErr w:type="spellEnd"/>
      <w:proofErr w:type="gram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nie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som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vedomý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5873D8">
        <w:rPr>
          <w:rFonts w:asciiTheme="minorHAnsi" w:hAnsiTheme="minorHAnsi" w:cstheme="minorHAnsi"/>
          <w:szCs w:val="19"/>
        </w:rPr>
        <w:t>že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som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zainteresovanou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osobou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na </w:t>
      </w:r>
      <w:proofErr w:type="spellStart"/>
      <w:r w:rsidRPr="005873D8">
        <w:rPr>
          <w:rFonts w:asciiTheme="minorHAnsi" w:hAnsiTheme="minorHAnsi" w:cstheme="minorHAnsi"/>
          <w:szCs w:val="19"/>
        </w:rPr>
        <w:t>strane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žiadateľa</w:t>
      </w:r>
      <w:proofErr w:type="spellEnd"/>
      <w:r w:rsidRPr="005873D8">
        <w:rPr>
          <w:rStyle w:val="Odkaznapoznmkupodiarou"/>
          <w:rFonts w:asciiTheme="minorHAnsi" w:hAnsiTheme="minorHAnsi"/>
          <w:sz w:val="19"/>
        </w:rPr>
        <w:footnoteReference w:id="5"/>
      </w:r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vo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vzťahu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ku</w:t>
      </w:r>
      <w:proofErr w:type="spellEnd"/>
      <w:r w:rsidRPr="005873D8">
        <w:rPr>
          <w:rFonts w:asciiTheme="minorHAnsi" w:hAnsiTheme="minorHAnsi" w:cstheme="minorHAnsi"/>
          <w:szCs w:val="19"/>
        </w:rPr>
        <w:t> </w:t>
      </w:r>
      <w:proofErr w:type="spellStart"/>
      <w:r w:rsidRPr="005873D8">
        <w:rPr>
          <w:rFonts w:asciiTheme="minorHAnsi" w:hAnsiTheme="minorHAnsi" w:cstheme="minorHAnsi"/>
          <w:szCs w:val="19"/>
        </w:rPr>
        <w:t>ktorémukoľvek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bookmarkStart w:id="186" w:name="_Ref496654232"/>
      <w:proofErr w:type="spellStart"/>
      <w:r w:rsidRPr="005873D8">
        <w:rPr>
          <w:rFonts w:asciiTheme="minorHAnsi" w:hAnsiTheme="minorHAnsi" w:cstheme="minorHAnsi"/>
          <w:szCs w:val="19"/>
        </w:rPr>
        <w:t>žiadateľovi</w:t>
      </w:r>
      <w:bookmarkEnd w:id="186"/>
      <w:proofErr w:type="spellEnd"/>
      <w:r w:rsidRPr="005873D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5873D8">
        <w:rPr>
          <w:rFonts w:asciiTheme="minorHAnsi" w:hAnsiTheme="minorHAnsi" w:cstheme="minorHAnsi"/>
          <w:szCs w:val="19"/>
        </w:rPr>
        <w:t>rámci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schvaľovacieho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procesu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konkrétnej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výzvy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na </w:t>
      </w:r>
      <w:proofErr w:type="spellStart"/>
      <w:r w:rsidRPr="005873D8">
        <w:rPr>
          <w:rFonts w:asciiTheme="minorHAnsi" w:hAnsiTheme="minorHAnsi" w:cstheme="minorHAnsi"/>
          <w:szCs w:val="19"/>
        </w:rPr>
        <w:t>predkladanie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žiadostí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o NFP</w:t>
      </w:r>
      <w:r>
        <w:rPr>
          <w:rFonts w:asciiTheme="minorHAnsi" w:hAnsiTheme="minorHAnsi" w:cstheme="minorHAnsi"/>
          <w:szCs w:val="19"/>
        </w:rPr>
        <w:t xml:space="preserve"> </w:t>
      </w:r>
      <w:r w:rsidRPr="005873D8">
        <w:rPr>
          <w:rFonts w:asciiTheme="minorHAnsi" w:hAnsiTheme="minorHAnsi" w:cstheme="minorHAnsi"/>
          <w:szCs w:val="19"/>
        </w:rPr>
        <w:t xml:space="preserve">(resp. </w:t>
      </w:r>
      <w:proofErr w:type="spellStart"/>
      <w:r w:rsidRPr="005873D8">
        <w:rPr>
          <w:rFonts w:asciiTheme="minorHAnsi" w:hAnsiTheme="minorHAnsi" w:cstheme="minorHAnsi"/>
          <w:szCs w:val="19"/>
        </w:rPr>
        <w:t>konkrétneho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kola </w:t>
      </w:r>
      <w:proofErr w:type="spellStart"/>
      <w:r w:rsidRPr="005873D8">
        <w:rPr>
          <w:rFonts w:asciiTheme="minorHAnsi" w:hAnsiTheme="minorHAnsi" w:cstheme="minorHAnsi"/>
          <w:szCs w:val="19"/>
        </w:rPr>
        <w:t>výzvy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na </w:t>
      </w:r>
      <w:proofErr w:type="spellStart"/>
      <w:r w:rsidRPr="005873D8">
        <w:rPr>
          <w:rFonts w:asciiTheme="minorHAnsi" w:hAnsiTheme="minorHAnsi" w:cstheme="minorHAnsi"/>
          <w:szCs w:val="19"/>
        </w:rPr>
        <w:t>predkladanie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žiadostí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o NFP); v </w:t>
      </w:r>
      <w:proofErr w:type="spellStart"/>
      <w:r w:rsidRPr="005873D8">
        <w:rPr>
          <w:rFonts w:asciiTheme="minorHAnsi" w:hAnsiTheme="minorHAnsi" w:cstheme="minorHAnsi"/>
          <w:szCs w:val="19"/>
        </w:rPr>
        <w:t>prípade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5873D8">
        <w:rPr>
          <w:rFonts w:asciiTheme="minorHAnsi" w:hAnsiTheme="minorHAnsi" w:cstheme="minorHAnsi"/>
          <w:szCs w:val="19"/>
        </w:rPr>
        <w:t>ak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počas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schvaľovacieho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procesu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zistím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5873D8">
        <w:rPr>
          <w:rFonts w:asciiTheme="minorHAnsi" w:hAnsiTheme="minorHAnsi" w:cstheme="minorHAnsi"/>
          <w:szCs w:val="19"/>
        </w:rPr>
        <w:t>že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som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zainteresovanou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osobou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na </w:t>
      </w:r>
      <w:proofErr w:type="spellStart"/>
      <w:r w:rsidRPr="005873D8">
        <w:rPr>
          <w:rFonts w:asciiTheme="minorHAnsi" w:hAnsiTheme="minorHAnsi" w:cstheme="minorHAnsi"/>
          <w:szCs w:val="19"/>
        </w:rPr>
        <w:t>strane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žiadateľa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5873D8">
        <w:rPr>
          <w:rFonts w:asciiTheme="minorHAnsi" w:hAnsiTheme="minorHAnsi" w:cstheme="minorHAnsi"/>
          <w:szCs w:val="19"/>
        </w:rPr>
        <w:t>ihneď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túto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skutočnosť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oznámim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RO</w:t>
      </w:r>
      <w:r>
        <w:rPr>
          <w:rFonts w:asciiTheme="minorHAnsi" w:hAnsiTheme="minorHAnsi" w:cstheme="minorHAnsi"/>
          <w:szCs w:val="19"/>
        </w:rPr>
        <w:t>/SO</w:t>
      </w:r>
      <w:r w:rsidRPr="005873D8">
        <w:rPr>
          <w:rStyle w:val="Odkaznapoznmkupodiarou"/>
          <w:rFonts w:asciiTheme="minorHAnsi" w:hAnsiTheme="minorHAnsi"/>
          <w:sz w:val="19"/>
        </w:rPr>
        <w:footnoteReference w:id="6"/>
      </w:r>
      <w:r w:rsidRPr="005873D8">
        <w:rPr>
          <w:rFonts w:asciiTheme="minorHAnsi" w:hAnsiTheme="minorHAnsi" w:cstheme="minorHAnsi"/>
          <w:szCs w:val="19"/>
        </w:rPr>
        <w:t>.</w:t>
      </w:r>
    </w:p>
    <w:p w:rsidR="005873D8" w:rsidRPr="00102E98" w:rsidRDefault="005873D8" w:rsidP="005873D8">
      <w:pPr>
        <w:spacing w:before="120" w:after="120" w:line="288" w:lineRule="auto"/>
        <w:ind w:left="720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ind w:left="720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ind w:firstLine="360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Zároveň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vyhlasujem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že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vedomý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následkov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plynú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z </w:t>
      </w:r>
      <w:proofErr w:type="spellStart"/>
      <w:r w:rsidRPr="00102E98">
        <w:rPr>
          <w:rFonts w:asciiTheme="minorHAnsi" w:hAnsiTheme="minorHAnsi" w:cstheme="minorHAnsi"/>
          <w:szCs w:val="19"/>
        </w:rPr>
        <w:t>nedodržania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povinností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podľa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tohto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čestného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vyhlásenia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najmä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možného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postihu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podľa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zákona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č. </w:t>
      </w:r>
      <w:r w:rsidR="005873D8">
        <w:rPr>
          <w:rFonts w:asciiTheme="minorHAnsi" w:hAnsiTheme="minorHAnsi" w:cstheme="minorHAnsi"/>
          <w:szCs w:val="19"/>
        </w:rPr>
        <w:t>55/2017</w:t>
      </w:r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Z.z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</w:t>
      </w:r>
      <w:proofErr w:type="spellStart"/>
      <w:r w:rsidRPr="00102E98">
        <w:rPr>
          <w:rFonts w:asciiTheme="minorHAnsi" w:hAnsiTheme="minorHAnsi" w:cstheme="minorHAnsi"/>
          <w:szCs w:val="19"/>
        </w:rPr>
        <w:t>štátnej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službe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 o </w:t>
      </w:r>
      <w:proofErr w:type="spellStart"/>
      <w:r w:rsidRPr="00102E98">
        <w:rPr>
          <w:rFonts w:asciiTheme="minorHAnsi" w:hAnsiTheme="minorHAnsi" w:cstheme="minorHAnsi"/>
          <w:szCs w:val="19"/>
        </w:rPr>
        <w:t>zmene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102E98">
        <w:rPr>
          <w:rFonts w:asciiTheme="minorHAnsi" w:hAnsiTheme="minorHAnsi" w:cstheme="minorHAnsi"/>
          <w:szCs w:val="19"/>
        </w:rPr>
        <w:t>doplnení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niektorých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zákonov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znení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neskorších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predpisov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zákona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č. 552/2003 Z.z. o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výkone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práce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vo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verejnom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záujme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a o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zmene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a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doplnení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niektorých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zákonov</w:t>
      </w:r>
      <w:proofErr w:type="spellEnd"/>
      <w:r w:rsidR="006658DA">
        <w:rPr>
          <w:rFonts w:asciiTheme="minorHAnsi" w:hAnsiTheme="minorHAnsi" w:cstheme="minorHAnsi"/>
          <w:szCs w:val="19"/>
        </w:rPr>
        <w:t xml:space="preserve">, </w:t>
      </w:r>
      <w:r w:rsidRPr="00102E98">
        <w:rPr>
          <w:rFonts w:asciiTheme="minorHAnsi" w:hAnsiTheme="minorHAnsi" w:cstheme="minorHAnsi"/>
          <w:szCs w:val="19"/>
        </w:rPr>
        <w:t xml:space="preserve">resp. </w:t>
      </w:r>
      <w:proofErr w:type="spellStart"/>
      <w:r w:rsidRPr="00102E98">
        <w:rPr>
          <w:rFonts w:asciiTheme="minorHAnsi" w:hAnsiTheme="minorHAnsi" w:cstheme="minorHAnsi"/>
          <w:szCs w:val="19"/>
        </w:rPr>
        <w:t>zákona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č. 311/2001 Z.z. </w:t>
      </w:r>
      <w:proofErr w:type="spellStart"/>
      <w:r w:rsidRPr="00102E98">
        <w:rPr>
          <w:rFonts w:asciiTheme="minorHAnsi" w:hAnsiTheme="minorHAnsi" w:cstheme="minorHAnsi"/>
          <w:szCs w:val="19"/>
        </w:rPr>
        <w:t>Zákonník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práce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znení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neskorších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predpisov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§  46 </w:t>
      </w:r>
      <w:proofErr w:type="spellStart"/>
      <w:r w:rsidRPr="00102E98">
        <w:rPr>
          <w:rFonts w:asciiTheme="minorHAnsi" w:hAnsiTheme="minorHAnsi" w:cstheme="minorHAnsi"/>
          <w:szCs w:val="19"/>
        </w:rPr>
        <w:t>zákona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č. 292/2014 Z.z. o </w:t>
      </w:r>
      <w:proofErr w:type="spellStart"/>
      <w:r w:rsidRPr="00102E98">
        <w:rPr>
          <w:rFonts w:asciiTheme="minorHAnsi" w:hAnsiTheme="minorHAnsi" w:cstheme="minorHAnsi"/>
          <w:szCs w:val="19"/>
        </w:rPr>
        <w:t>príspevku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poskytovanom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z </w:t>
      </w:r>
      <w:proofErr w:type="spellStart"/>
      <w:r w:rsidRPr="00102E98">
        <w:rPr>
          <w:rFonts w:asciiTheme="minorHAnsi" w:hAnsiTheme="minorHAnsi" w:cstheme="minorHAnsi"/>
          <w:szCs w:val="19"/>
        </w:rPr>
        <w:t>európskych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štrukturálnych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investičných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fondov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o </w:t>
      </w:r>
      <w:proofErr w:type="spellStart"/>
      <w:r w:rsidRPr="00102E98">
        <w:rPr>
          <w:rFonts w:asciiTheme="minorHAnsi" w:hAnsiTheme="minorHAnsi" w:cstheme="minorHAnsi"/>
          <w:szCs w:val="19"/>
        </w:rPr>
        <w:t>zmene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doplnení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niektorých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zákonov</w:t>
      </w:r>
      <w:proofErr w:type="spellEnd"/>
      <w:r w:rsidR="00DC2594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DC2594">
        <w:rPr>
          <w:rFonts w:asciiTheme="minorHAnsi" w:hAnsiTheme="minorHAnsi" w:cstheme="minorHAnsi"/>
          <w:szCs w:val="19"/>
        </w:rPr>
        <w:t>znení</w:t>
      </w:r>
      <w:proofErr w:type="spellEnd"/>
      <w:r w:rsidR="00DC2594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DC2594">
        <w:rPr>
          <w:rFonts w:asciiTheme="minorHAnsi" w:hAnsiTheme="minorHAnsi" w:cstheme="minorHAnsi"/>
          <w:szCs w:val="19"/>
        </w:rPr>
        <w:t>neskorších</w:t>
      </w:r>
      <w:proofErr w:type="spellEnd"/>
      <w:r w:rsidR="00DC2594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DC2594">
        <w:rPr>
          <w:rFonts w:asciiTheme="minorHAnsi" w:hAnsiTheme="minorHAnsi" w:cstheme="minorHAnsi"/>
          <w:szCs w:val="19"/>
        </w:rPr>
        <w:t>predpisov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ako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ďalších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všeobecne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záväzných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právnych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predpisov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na </w:t>
      </w:r>
      <w:proofErr w:type="spellStart"/>
      <w:r w:rsidRPr="00102E98">
        <w:rPr>
          <w:rFonts w:asciiTheme="minorHAnsi" w:hAnsiTheme="minorHAnsi" w:cstheme="minorHAnsi"/>
          <w:szCs w:val="19"/>
        </w:rPr>
        <w:t>túto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oblasť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vzťahujú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. </w:t>
      </w:r>
    </w:p>
    <w:p w:rsidR="00102E98" w:rsidRPr="00102E98" w:rsidRDefault="00102E98" w:rsidP="00676CA5">
      <w:pPr>
        <w:spacing w:before="120" w:after="120" w:line="288" w:lineRule="auto"/>
        <w:rPr>
          <w:rFonts w:asciiTheme="minorHAnsi" w:hAnsiTheme="minorHAnsi" w:cstheme="minorHAnsi"/>
          <w:szCs w:val="19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102E98" w:rsidRPr="00102E98" w:rsidTr="0081112F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AE6C64" w:rsidP="00676CA5">
            <w:pPr>
              <w:spacing w:before="120" w:after="120" w:line="288" w:lineRule="auto"/>
              <w:ind w:right="-108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Cs w:val="19"/>
              </w:rPr>
              <w:t>Pozícia</w:t>
            </w:r>
            <w:proofErr w:type="spellEnd"/>
            <w:r>
              <w:rPr>
                <w:rFonts w:asciiTheme="minorHAnsi" w:hAnsiTheme="minorHAnsi" w:cstheme="minorHAnsi"/>
                <w:b/>
                <w:szCs w:val="19"/>
              </w:rPr>
              <w:t xml:space="preserve"> v </w:t>
            </w:r>
            <w:proofErr w:type="spellStart"/>
            <w:r>
              <w:rPr>
                <w:rFonts w:asciiTheme="minorHAnsi" w:hAnsiTheme="minorHAnsi" w:cstheme="minorHAnsi"/>
                <w:b/>
                <w:szCs w:val="19"/>
              </w:rPr>
              <w:t>procese</w:t>
            </w:r>
            <w:proofErr w:type="spellEnd"/>
            <w:r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 w:rsidR="00102E98" w:rsidRPr="00102E98">
              <w:rPr>
                <w:rFonts w:asciiTheme="minorHAnsi" w:hAnsiTheme="minorHAnsi" w:cstheme="minorHAnsi"/>
                <w:b/>
                <w:szCs w:val="19"/>
              </w:rPr>
              <w:t>schvaľovania</w:t>
            </w:r>
            <w:proofErr w:type="spellEnd"/>
            <w:r w:rsidR="00102E98"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 w:rsidR="00102E98" w:rsidRPr="00102E98">
              <w:rPr>
                <w:rFonts w:asciiTheme="minorHAnsi" w:hAnsiTheme="minorHAnsi" w:cstheme="minorHAnsi"/>
                <w:b/>
                <w:szCs w:val="19"/>
              </w:rPr>
              <w:t>žiadostí</w:t>
            </w:r>
            <w:proofErr w:type="spellEnd"/>
            <w:r w:rsidR="00102E98" w:rsidRPr="00102E98">
              <w:rPr>
                <w:rFonts w:asciiTheme="minorHAnsi" w:hAnsiTheme="minorHAnsi" w:cstheme="minorHAnsi"/>
                <w:b/>
                <w:szCs w:val="19"/>
              </w:rPr>
              <w:t xml:space="preserve"> o NFP</w:t>
            </w:r>
            <w:r w:rsidR="00102E98" w:rsidRPr="00102E98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7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right="-108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Meno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a 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priezvisko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, 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titul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right="-108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Inštitúcia</w:t>
            </w:r>
            <w:proofErr w:type="spellEnd"/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Dátum</w:t>
            </w:r>
            <w:proofErr w:type="spellEnd"/>
            <w:r w:rsidRPr="00102E98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8"/>
            </w:r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Podpis</w:t>
            </w:r>
            <w:proofErr w:type="spellEnd"/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:rsidR="00102E98" w:rsidRPr="00102E98" w:rsidRDefault="00102E98" w:rsidP="00676CA5">
      <w:pPr>
        <w:spacing w:before="120" w:after="120" w:line="288" w:lineRule="auto"/>
        <w:rPr>
          <w:rFonts w:asciiTheme="minorHAnsi" w:hAnsiTheme="minorHAnsi" w:cstheme="minorHAnsi"/>
          <w:szCs w:val="19"/>
        </w:rPr>
      </w:pPr>
    </w:p>
    <w:p w:rsidR="00DC1DB7" w:rsidRPr="00102E98" w:rsidRDefault="00DC1DB7" w:rsidP="00676CA5">
      <w:pPr>
        <w:pStyle w:val="BodyText1"/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102E98" w:rsidSect="00F7678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7E8" w:rsidRDefault="009B37E8">
      <w:r>
        <w:separator/>
      </w:r>
    </w:p>
    <w:p w:rsidR="009B37E8" w:rsidRDefault="009B37E8"/>
  </w:endnote>
  <w:endnote w:type="continuationSeparator" w:id="0">
    <w:p w:rsidR="009B37E8" w:rsidRDefault="009B37E8">
      <w:r>
        <w:continuationSeparator/>
      </w:r>
    </w:p>
    <w:p w:rsidR="009B37E8" w:rsidRDefault="009B37E8"/>
  </w:endnote>
  <w:endnote w:type="continuationNotice" w:id="1">
    <w:p w:rsidR="009B37E8" w:rsidRDefault="009B37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6C2" w:rsidRDefault="006066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38A" w:rsidRDefault="0034638A">
    <w:pPr>
      <w:pStyle w:val="Pta"/>
    </w:pPr>
    <w:proofErr w:type="spellStart"/>
    <w:r>
      <w:t>Príručka</w:t>
    </w:r>
    <w:proofErr w:type="spellEnd"/>
    <w:r>
      <w:t xml:space="preserve"> pre </w:t>
    </w:r>
    <w:proofErr w:type="spellStart"/>
    <w:r>
      <w:t>odborných</w:t>
    </w:r>
    <w:proofErr w:type="spellEnd"/>
    <w:r>
      <w:t xml:space="preserve"> </w:t>
    </w:r>
    <w:proofErr w:type="spellStart"/>
    <w:r>
      <w:t>hodnotiteľov</w:t>
    </w:r>
    <w:proofErr w:type="spellEnd"/>
    <w:r>
      <w:t xml:space="preserve"> IROP, </w:t>
    </w:r>
    <w:proofErr w:type="spellStart"/>
    <w:r>
      <w:t>verzia</w:t>
    </w:r>
    <w:proofErr w:type="spellEnd"/>
    <w:r>
      <w:t xml:space="preserve"> </w:t>
    </w:r>
    <w:r w:rsidR="006E7153">
      <w:t>10</w:t>
    </w:r>
    <w:ins w:id="187" w:author="OM" w:date="2020-02-24T10:14:00Z">
      <w:r w:rsidR="006066C2">
        <w:t>.1</w:t>
      </w:r>
    </w:ins>
    <w:bookmarkStart w:id="188" w:name="_GoBack"/>
    <w:bookmarkEnd w:id="188"/>
  </w:p>
  <w:p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6C2" w:rsidRDefault="006066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7E8" w:rsidRDefault="009B37E8">
      <w:r>
        <w:separator/>
      </w:r>
    </w:p>
    <w:p w:rsidR="009B37E8" w:rsidRDefault="009B37E8"/>
  </w:footnote>
  <w:footnote w:type="continuationSeparator" w:id="0">
    <w:p w:rsidR="009B37E8" w:rsidRDefault="009B37E8">
      <w:r>
        <w:continuationSeparator/>
      </w:r>
    </w:p>
    <w:p w:rsidR="009B37E8" w:rsidRDefault="009B37E8"/>
  </w:footnote>
  <w:footnote w:type="continuationNotice" w:id="1">
    <w:p w:rsidR="009B37E8" w:rsidRDefault="009B37E8"/>
  </w:footnote>
  <w:footnote w:id="2">
    <w:p w:rsidR="00102E98" w:rsidRPr="00676CA5" w:rsidRDefault="00102E98" w:rsidP="00102E98">
      <w:pPr>
        <w:pStyle w:val="Textpoznmkypodiarou"/>
        <w:jc w:val="both"/>
        <w:rPr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Cs w:val="16"/>
        </w:rPr>
        <w:t xml:space="preserve"> V </w:t>
      </w:r>
      <w:proofErr w:type="spellStart"/>
      <w:r w:rsidRPr="00676CA5">
        <w:rPr>
          <w:szCs w:val="16"/>
        </w:rPr>
        <w:t>prípade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výkonu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činností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vo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vzťahu</w:t>
      </w:r>
      <w:proofErr w:type="spellEnd"/>
      <w:r w:rsidRPr="00676CA5">
        <w:rPr>
          <w:szCs w:val="16"/>
        </w:rPr>
        <w:t xml:space="preserve"> k </w:t>
      </w:r>
      <w:proofErr w:type="spellStart"/>
      <w:r w:rsidRPr="00676CA5">
        <w:rPr>
          <w:szCs w:val="16"/>
        </w:rPr>
        <w:t>celej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výzve</w:t>
      </w:r>
      <w:proofErr w:type="spellEnd"/>
      <w:r w:rsidRPr="00676CA5">
        <w:rPr>
          <w:szCs w:val="16"/>
        </w:rPr>
        <w:t xml:space="preserve"> (</w:t>
      </w:r>
      <w:proofErr w:type="spellStart"/>
      <w:r w:rsidRPr="00676CA5">
        <w:rPr>
          <w:szCs w:val="16"/>
        </w:rPr>
        <w:t>napr</w:t>
      </w:r>
      <w:proofErr w:type="spellEnd"/>
      <w:r w:rsidRPr="00676CA5">
        <w:rPr>
          <w:szCs w:val="16"/>
        </w:rPr>
        <w:t xml:space="preserve">. </w:t>
      </w:r>
      <w:proofErr w:type="spellStart"/>
      <w:r w:rsidRPr="00676CA5">
        <w:rPr>
          <w:szCs w:val="16"/>
        </w:rPr>
        <w:t>účasť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pozorovateľov</w:t>
      </w:r>
      <w:proofErr w:type="spellEnd"/>
      <w:r w:rsidRPr="00676CA5">
        <w:rPr>
          <w:szCs w:val="16"/>
        </w:rPr>
        <w:t xml:space="preserve"> v </w:t>
      </w:r>
      <w:proofErr w:type="spellStart"/>
      <w:r w:rsidRPr="00676CA5">
        <w:rPr>
          <w:szCs w:val="16"/>
        </w:rPr>
        <w:t>procese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odborného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hodnotenia</w:t>
      </w:r>
      <w:proofErr w:type="spellEnd"/>
      <w:r w:rsidRPr="00676CA5">
        <w:rPr>
          <w:szCs w:val="16"/>
        </w:rPr>
        <w:t xml:space="preserve">) </w:t>
      </w:r>
      <w:proofErr w:type="spellStart"/>
      <w:r w:rsidRPr="00676CA5">
        <w:rPr>
          <w:szCs w:val="16"/>
        </w:rPr>
        <w:t>sa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uvedená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časť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nevypĺňa</w:t>
      </w:r>
      <w:proofErr w:type="spellEnd"/>
      <w:r w:rsidRPr="00676CA5">
        <w:rPr>
          <w:szCs w:val="16"/>
        </w:rPr>
        <w:t xml:space="preserve"> a </w:t>
      </w:r>
      <w:proofErr w:type="spellStart"/>
      <w:r w:rsidRPr="00676CA5">
        <w:rPr>
          <w:szCs w:val="16"/>
        </w:rPr>
        <w:t>vyhlásenie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sa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vzťahuje</w:t>
      </w:r>
      <w:proofErr w:type="spellEnd"/>
      <w:r w:rsidRPr="00676CA5">
        <w:rPr>
          <w:szCs w:val="16"/>
        </w:rPr>
        <w:t xml:space="preserve"> na </w:t>
      </w:r>
      <w:proofErr w:type="spellStart"/>
      <w:r w:rsidRPr="00676CA5">
        <w:rPr>
          <w:szCs w:val="16"/>
        </w:rPr>
        <w:t>všetky</w:t>
      </w:r>
      <w:proofErr w:type="spellEnd"/>
      <w:r w:rsidRPr="00676CA5">
        <w:rPr>
          <w:szCs w:val="16"/>
        </w:rPr>
        <w:t xml:space="preserve"> </w:t>
      </w:r>
      <w:proofErr w:type="spellStart"/>
      <w:r w:rsidR="00DC2594">
        <w:rPr>
          <w:szCs w:val="16"/>
        </w:rPr>
        <w:t>žiadosti</w:t>
      </w:r>
      <w:proofErr w:type="spellEnd"/>
      <w:r w:rsidR="00DC2594">
        <w:rPr>
          <w:szCs w:val="16"/>
        </w:rPr>
        <w:t xml:space="preserve"> o NFP</w:t>
      </w:r>
      <w:r w:rsidRPr="00676CA5">
        <w:rPr>
          <w:szCs w:val="16"/>
        </w:rPr>
        <w:t>; v </w:t>
      </w:r>
      <w:proofErr w:type="spellStart"/>
      <w:r w:rsidRPr="00676CA5">
        <w:rPr>
          <w:szCs w:val="16"/>
        </w:rPr>
        <w:t>prípade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viacerých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posudzovaných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žiadostí</w:t>
      </w:r>
      <w:proofErr w:type="spellEnd"/>
      <w:r w:rsidRPr="00676CA5">
        <w:rPr>
          <w:szCs w:val="16"/>
        </w:rPr>
        <w:t xml:space="preserve"> o NFP </w:t>
      </w:r>
      <w:proofErr w:type="spellStart"/>
      <w:r w:rsidRPr="00676CA5">
        <w:rPr>
          <w:szCs w:val="16"/>
        </w:rPr>
        <w:t>sa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uvedú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kódy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všetkých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pridelených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žiadostí</w:t>
      </w:r>
      <w:proofErr w:type="spellEnd"/>
      <w:r w:rsidRPr="00676CA5">
        <w:rPr>
          <w:szCs w:val="16"/>
        </w:rPr>
        <w:t xml:space="preserve"> o NFP a </w:t>
      </w:r>
      <w:proofErr w:type="spellStart"/>
      <w:r w:rsidRPr="00676CA5">
        <w:rPr>
          <w:szCs w:val="16"/>
        </w:rPr>
        <w:t>nie</w:t>
      </w:r>
      <w:proofErr w:type="spellEnd"/>
      <w:r w:rsidRPr="00676CA5">
        <w:rPr>
          <w:szCs w:val="16"/>
        </w:rPr>
        <w:t xml:space="preserve"> je </w:t>
      </w:r>
      <w:proofErr w:type="spellStart"/>
      <w:r w:rsidRPr="00676CA5">
        <w:rPr>
          <w:szCs w:val="16"/>
        </w:rPr>
        <w:t>potrebné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vypracúvať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vyhlásenie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osobitne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za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každ</w:t>
      </w:r>
      <w:r w:rsidR="0040464F">
        <w:rPr>
          <w:szCs w:val="16"/>
        </w:rPr>
        <w:t>ú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žiadosť</w:t>
      </w:r>
      <w:proofErr w:type="spellEnd"/>
      <w:r w:rsidRPr="00676CA5">
        <w:rPr>
          <w:szCs w:val="16"/>
        </w:rPr>
        <w:t xml:space="preserve"> o NFP</w:t>
      </w:r>
    </w:p>
  </w:footnote>
  <w:footnote w:id="3">
    <w:p w:rsidR="00102E98" w:rsidRPr="00676CA5" w:rsidRDefault="00102E98" w:rsidP="00102E98">
      <w:pPr>
        <w:pStyle w:val="Textpoznmkypodiarou"/>
        <w:jc w:val="both"/>
        <w:rPr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Najmä</w:t>
      </w:r>
      <w:proofErr w:type="spellEnd"/>
      <w:r w:rsidRPr="00676CA5">
        <w:rPr>
          <w:szCs w:val="16"/>
        </w:rPr>
        <w:t xml:space="preserve"> v </w:t>
      </w:r>
      <w:proofErr w:type="spellStart"/>
      <w:r w:rsidRPr="00676CA5">
        <w:rPr>
          <w:szCs w:val="16"/>
        </w:rPr>
        <w:t>zmysle</w:t>
      </w:r>
      <w:proofErr w:type="spellEnd"/>
      <w:r w:rsidRPr="00676CA5">
        <w:rPr>
          <w:szCs w:val="16"/>
        </w:rPr>
        <w:t xml:space="preserve"> § 46 </w:t>
      </w:r>
      <w:proofErr w:type="spellStart"/>
      <w:r w:rsidRPr="00676CA5">
        <w:rPr>
          <w:szCs w:val="16"/>
        </w:rPr>
        <w:t>zákona</w:t>
      </w:r>
      <w:proofErr w:type="spellEnd"/>
      <w:r w:rsidRPr="00676CA5">
        <w:rPr>
          <w:szCs w:val="16"/>
        </w:rPr>
        <w:t xml:space="preserve"> č. 292/2014 Z.z. o </w:t>
      </w:r>
      <w:proofErr w:type="spellStart"/>
      <w:r w:rsidRPr="00676CA5">
        <w:rPr>
          <w:szCs w:val="16"/>
        </w:rPr>
        <w:t>príspevku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poskytovanom</w:t>
      </w:r>
      <w:proofErr w:type="spellEnd"/>
      <w:r w:rsidRPr="00676CA5">
        <w:rPr>
          <w:szCs w:val="16"/>
        </w:rPr>
        <w:t xml:space="preserve"> z </w:t>
      </w:r>
      <w:proofErr w:type="spellStart"/>
      <w:r w:rsidRPr="00676CA5">
        <w:rPr>
          <w:szCs w:val="16"/>
        </w:rPr>
        <w:t>európskych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štrukturálnych</w:t>
      </w:r>
      <w:proofErr w:type="spellEnd"/>
      <w:r w:rsidRPr="00676CA5">
        <w:rPr>
          <w:szCs w:val="16"/>
        </w:rPr>
        <w:t xml:space="preserve"> a </w:t>
      </w:r>
      <w:proofErr w:type="spellStart"/>
      <w:r w:rsidRPr="00676CA5">
        <w:rPr>
          <w:szCs w:val="16"/>
        </w:rPr>
        <w:t>investičných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fondov</w:t>
      </w:r>
      <w:proofErr w:type="spellEnd"/>
      <w:r w:rsidRPr="00676CA5">
        <w:rPr>
          <w:szCs w:val="16"/>
        </w:rPr>
        <w:t xml:space="preserve"> a o </w:t>
      </w:r>
      <w:proofErr w:type="spellStart"/>
      <w:r w:rsidRPr="00676CA5">
        <w:rPr>
          <w:szCs w:val="16"/>
        </w:rPr>
        <w:t>zmene</w:t>
      </w:r>
      <w:proofErr w:type="spellEnd"/>
      <w:r w:rsidRPr="00676CA5">
        <w:rPr>
          <w:szCs w:val="16"/>
        </w:rPr>
        <w:t xml:space="preserve"> a </w:t>
      </w:r>
      <w:proofErr w:type="spellStart"/>
      <w:r w:rsidRPr="00676CA5">
        <w:rPr>
          <w:szCs w:val="16"/>
        </w:rPr>
        <w:t>doplnení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niektorých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zákonov</w:t>
      </w:r>
      <w:proofErr w:type="spellEnd"/>
      <w:r w:rsidRPr="00676CA5">
        <w:rPr>
          <w:szCs w:val="16"/>
        </w:rPr>
        <w:t xml:space="preserve"> </w:t>
      </w:r>
      <w:r w:rsidR="005873D8">
        <w:rPr>
          <w:szCs w:val="16"/>
        </w:rPr>
        <w:t xml:space="preserve">v </w:t>
      </w:r>
      <w:proofErr w:type="spellStart"/>
      <w:r w:rsidR="005873D8">
        <w:rPr>
          <w:szCs w:val="16"/>
        </w:rPr>
        <w:t>znení</w:t>
      </w:r>
      <w:proofErr w:type="spellEnd"/>
      <w:r w:rsidR="005873D8">
        <w:rPr>
          <w:szCs w:val="16"/>
        </w:rPr>
        <w:t xml:space="preserve"> </w:t>
      </w:r>
      <w:proofErr w:type="spellStart"/>
      <w:r w:rsidR="005873D8">
        <w:rPr>
          <w:szCs w:val="16"/>
        </w:rPr>
        <w:t>neskorších</w:t>
      </w:r>
      <w:proofErr w:type="spellEnd"/>
      <w:r w:rsidR="005873D8">
        <w:rPr>
          <w:szCs w:val="16"/>
        </w:rPr>
        <w:t xml:space="preserve"> </w:t>
      </w:r>
      <w:proofErr w:type="spellStart"/>
      <w:r w:rsidR="005873D8">
        <w:rPr>
          <w:szCs w:val="16"/>
        </w:rPr>
        <w:t>predpisov</w:t>
      </w:r>
      <w:proofErr w:type="spellEnd"/>
      <w:r w:rsidR="005873D8">
        <w:rPr>
          <w:szCs w:val="16"/>
        </w:rPr>
        <w:t xml:space="preserve"> </w:t>
      </w:r>
      <w:r w:rsidRPr="00676CA5">
        <w:rPr>
          <w:szCs w:val="16"/>
        </w:rPr>
        <w:t>a </w:t>
      </w:r>
      <w:proofErr w:type="spellStart"/>
      <w:r w:rsidRPr="00676CA5">
        <w:rPr>
          <w:szCs w:val="16"/>
        </w:rPr>
        <w:t>Systému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riadenia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európskych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štrukturálnych</w:t>
      </w:r>
      <w:proofErr w:type="spellEnd"/>
      <w:r w:rsidRPr="00676CA5">
        <w:rPr>
          <w:szCs w:val="16"/>
        </w:rPr>
        <w:t xml:space="preserve"> a </w:t>
      </w:r>
      <w:proofErr w:type="spellStart"/>
      <w:r w:rsidRPr="00676CA5">
        <w:rPr>
          <w:szCs w:val="16"/>
        </w:rPr>
        <w:t>investičných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fondov</w:t>
      </w:r>
      <w:proofErr w:type="spellEnd"/>
      <w:r w:rsidRPr="00676CA5">
        <w:rPr>
          <w:szCs w:val="16"/>
        </w:rPr>
        <w:t xml:space="preserve"> na </w:t>
      </w:r>
      <w:proofErr w:type="spellStart"/>
      <w:r w:rsidRPr="00676CA5">
        <w:rPr>
          <w:szCs w:val="16"/>
        </w:rPr>
        <w:t>programové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obdobie</w:t>
      </w:r>
      <w:proofErr w:type="spellEnd"/>
      <w:r w:rsidRPr="00676CA5">
        <w:rPr>
          <w:szCs w:val="16"/>
        </w:rPr>
        <w:t xml:space="preserve"> 2014 - 2020</w:t>
      </w:r>
    </w:p>
  </w:footnote>
  <w:footnote w:id="4">
    <w:p w:rsidR="00921818" w:rsidRPr="00921818" w:rsidRDefault="00921818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Pozn.: V celom </w:t>
      </w:r>
      <w:proofErr w:type="spellStart"/>
      <w:r>
        <w:t>dokumente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spellStart"/>
      <w:r>
        <w:t>relevantný</w:t>
      </w:r>
      <w:proofErr w:type="spellEnd"/>
      <w:r>
        <w:t xml:space="preserve"> </w:t>
      </w:r>
      <w:proofErr w:type="spellStart"/>
      <w:r>
        <w:t>subjekt</w:t>
      </w:r>
      <w:proofErr w:type="spellEnd"/>
    </w:p>
  </w:footnote>
  <w:footnote w:id="5">
    <w:p w:rsidR="005873D8" w:rsidRPr="009575C4" w:rsidRDefault="005873D8" w:rsidP="005873D8">
      <w:pPr>
        <w:pStyle w:val="Textpoznmkypodiarou"/>
        <w:jc w:val="both"/>
        <w:rPr>
          <w:sz w:val="18"/>
          <w:szCs w:val="18"/>
        </w:rPr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</w:t>
      </w:r>
      <w:r w:rsidRPr="006E7153">
        <w:rPr>
          <w:szCs w:val="16"/>
        </w:rPr>
        <w:t>V </w:t>
      </w:r>
      <w:proofErr w:type="spellStart"/>
      <w:r w:rsidRPr="006E7153">
        <w:rPr>
          <w:szCs w:val="16"/>
        </w:rPr>
        <w:t>zmysle</w:t>
      </w:r>
      <w:proofErr w:type="spellEnd"/>
      <w:r w:rsidRPr="006E7153">
        <w:rPr>
          <w:szCs w:val="16"/>
        </w:rPr>
        <w:t xml:space="preserve"> § 46 </w:t>
      </w:r>
      <w:proofErr w:type="spellStart"/>
      <w:r w:rsidRPr="006E7153">
        <w:rPr>
          <w:szCs w:val="16"/>
        </w:rPr>
        <w:t>zákona</w:t>
      </w:r>
      <w:proofErr w:type="spellEnd"/>
      <w:r w:rsidRPr="006E7153">
        <w:rPr>
          <w:szCs w:val="16"/>
        </w:rPr>
        <w:t xml:space="preserve"> č. 292/2014 Z. z. o </w:t>
      </w:r>
      <w:proofErr w:type="spellStart"/>
      <w:r w:rsidRPr="006E7153">
        <w:rPr>
          <w:szCs w:val="16"/>
        </w:rPr>
        <w:t>príspevku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poskytovanom</w:t>
      </w:r>
      <w:proofErr w:type="spellEnd"/>
      <w:r w:rsidRPr="006E7153">
        <w:rPr>
          <w:szCs w:val="16"/>
        </w:rPr>
        <w:t xml:space="preserve"> z </w:t>
      </w:r>
      <w:proofErr w:type="spellStart"/>
      <w:r w:rsidRPr="006E7153">
        <w:rPr>
          <w:szCs w:val="16"/>
        </w:rPr>
        <w:t>európskych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štrukturálnych</w:t>
      </w:r>
      <w:proofErr w:type="spellEnd"/>
      <w:r w:rsidRPr="006E7153">
        <w:rPr>
          <w:szCs w:val="16"/>
        </w:rPr>
        <w:t xml:space="preserve"> a </w:t>
      </w:r>
      <w:proofErr w:type="spellStart"/>
      <w:r w:rsidRPr="006E7153">
        <w:rPr>
          <w:szCs w:val="16"/>
        </w:rPr>
        <w:t>investičných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fondov</w:t>
      </w:r>
      <w:proofErr w:type="spellEnd"/>
      <w:r w:rsidRPr="006E7153">
        <w:rPr>
          <w:szCs w:val="16"/>
        </w:rPr>
        <w:t xml:space="preserve"> a o </w:t>
      </w:r>
      <w:proofErr w:type="spellStart"/>
      <w:r w:rsidRPr="006E7153">
        <w:rPr>
          <w:szCs w:val="16"/>
        </w:rPr>
        <w:t>zmene</w:t>
      </w:r>
      <w:proofErr w:type="spellEnd"/>
      <w:r w:rsidRPr="006E7153">
        <w:rPr>
          <w:szCs w:val="16"/>
        </w:rPr>
        <w:t xml:space="preserve"> a </w:t>
      </w:r>
      <w:proofErr w:type="spellStart"/>
      <w:r w:rsidRPr="006E7153">
        <w:rPr>
          <w:szCs w:val="16"/>
        </w:rPr>
        <w:t>doplnení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niektorých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zákonov</w:t>
      </w:r>
      <w:proofErr w:type="spellEnd"/>
      <w:r w:rsidRPr="006E7153">
        <w:rPr>
          <w:szCs w:val="16"/>
        </w:rPr>
        <w:t xml:space="preserve"> v </w:t>
      </w:r>
      <w:proofErr w:type="spellStart"/>
      <w:r w:rsidRPr="006E7153">
        <w:rPr>
          <w:szCs w:val="16"/>
        </w:rPr>
        <w:t>znení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neskorších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predpisov</w:t>
      </w:r>
      <w:proofErr w:type="spellEnd"/>
    </w:p>
  </w:footnote>
  <w:footnote w:id="6">
    <w:p w:rsidR="005873D8" w:rsidRDefault="005873D8" w:rsidP="005873D8">
      <w:pPr>
        <w:pStyle w:val="Textpoznmkypodiarou"/>
        <w:jc w:val="both"/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</w:t>
      </w:r>
      <w:proofErr w:type="spellStart"/>
      <w:r w:rsidRPr="006E7153">
        <w:rPr>
          <w:szCs w:val="16"/>
        </w:rPr>
        <w:t>Netýka</w:t>
      </w:r>
      <w:proofErr w:type="spellEnd"/>
      <w:r w:rsidRPr="006E7153">
        <w:rPr>
          <w:szCs w:val="16"/>
        </w:rPr>
        <w:t xml:space="preserve"> </w:t>
      </w:r>
      <w:proofErr w:type="spellStart"/>
      <w:proofErr w:type="gramStart"/>
      <w:r w:rsidRPr="006E7153">
        <w:rPr>
          <w:szCs w:val="16"/>
        </w:rPr>
        <w:t>sa</w:t>
      </w:r>
      <w:proofErr w:type="spellEnd"/>
      <w:proofErr w:type="gram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zamestnancov</w:t>
      </w:r>
      <w:proofErr w:type="spellEnd"/>
      <w:r w:rsidRPr="006E7153">
        <w:rPr>
          <w:szCs w:val="16"/>
        </w:rPr>
        <w:t xml:space="preserve"> RO/SO, </w:t>
      </w:r>
      <w:proofErr w:type="spellStart"/>
      <w:r w:rsidRPr="006E7153">
        <w:rPr>
          <w:szCs w:val="16"/>
        </w:rPr>
        <w:t>ktorí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sú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zainteresovanou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osobou</w:t>
      </w:r>
      <w:proofErr w:type="spellEnd"/>
      <w:r w:rsidRPr="006E7153">
        <w:rPr>
          <w:szCs w:val="16"/>
        </w:rPr>
        <w:t xml:space="preserve"> na </w:t>
      </w:r>
      <w:proofErr w:type="spellStart"/>
      <w:r w:rsidRPr="006E7153">
        <w:rPr>
          <w:szCs w:val="16"/>
        </w:rPr>
        <w:t>strane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žiadateľa</w:t>
      </w:r>
      <w:proofErr w:type="spellEnd"/>
      <w:r w:rsidRPr="006E7153">
        <w:rPr>
          <w:szCs w:val="16"/>
        </w:rPr>
        <w:t xml:space="preserve">, </w:t>
      </w:r>
      <w:proofErr w:type="spellStart"/>
      <w:r w:rsidRPr="006E7153">
        <w:rPr>
          <w:szCs w:val="16"/>
        </w:rPr>
        <w:t>ktorým</w:t>
      </w:r>
      <w:proofErr w:type="spellEnd"/>
      <w:r w:rsidRPr="006E7153">
        <w:rPr>
          <w:szCs w:val="16"/>
        </w:rPr>
        <w:t xml:space="preserve"> je RO/SO </w:t>
      </w:r>
      <w:proofErr w:type="spellStart"/>
      <w:r w:rsidRPr="006E7153">
        <w:rPr>
          <w:szCs w:val="16"/>
        </w:rPr>
        <w:t>alebo</w:t>
      </w:r>
      <w:proofErr w:type="spellEnd"/>
      <w:r w:rsidRPr="006E7153">
        <w:rPr>
          <w:szCs w:val="16"/>
        </w:rPr>
        <w:t xml:space="preserve"> pre </w:t>
      </w:r>
      <w:proofErr w:type="spellStart"/>
      <w:r w:rsidRPr="006E7153">
        <w:rPr>
          <w:szCs w:val="16"/>
        </w:rPr>
        <w:t>projekty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technickej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pomoci</w:t>
      </w:r>
      <w:proofErr w:type="spellEnd"/>
      <w:r>
        <w:rPr>
          <w:sz w:val="18"/>
          <w:szCs w:val="18"/>
        </w:rPr>
        <w:t>.</w:t>
      </w:r>
    </w:p>
  </w:footnote>
  <w:footnote w:id="7">
    <w:p w:rsidR="00102E98" w:rsidRPr="00676CA5" w:rsidRDefault="00102E98" w:rsidP="00102E98">
      <w:pPr>
        <w:spacing w:before="40" w:after="40"/>
        <w:jc w:val="both"/>
        <w:rPr>
          <w:rFonts w:cs="Arial"/>
          <w:sz w:val="16"/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Vybrať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iba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relevantnú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pozíciu</w:t>
      </w:r>
      <w:proofErr w:type="spellEnd"/>
      <w:r w:rsidRPr="00676CA5">
        <w:rPr>
          <w:sz w:val="16"/>
          <w:szCs w:val="16"/>
        </w:rPr>
        <w:t xml:space="preserve"> v </w:t>
      </w:r>
      <w:proofErr w:type="spellStart"/>
      <w:r w:rsidRPr="00676CA5">
        <w:rPr>
          <w:sz w:val="16"/>
          <w:szCs w:val="16"/>
        </w:rPr>
        <w:t>procese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schvaľovania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žiadostí</w:t>
      </w:r>
      <w:proofErr w:type="spellEnd"/>
      <w:r w:rsidRPr="00676CA5">
        <w:rPr>
          <w:sz w:val="16"/>
          <w:szCs w:val="16"/>
        </w:rPr>
        <w:t xml:space="preserve"> o NFP: </w:t>
      </w:r>
      <w:proofErr w:type="spellStart"/>
      <w:r w:rsidRPr="00676CA5">
        <w:rPr>
          <w:sz w:val="16"/>
          <w:szCs w:val="16"/>
        </w:rPr>
        <w:t>zamestnanec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vykonávajúci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administratívne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overovanie</w:t>
      </w:r>
      <w:proofErr w:type="spellEnd"/>
      <w:r w:rsidRPr="00676CA5">
        <w:rPr>
          <w:sz w:val="16"/>
          <w:szCs w:val="16"/>
        </w:rPr>
        <w:t xml:space="preserve">/ </w:t>
      </w:r>
      <w:proofErr w:type="spellStart"/>
      <w:r w:rsidRPr="00676CA5">
        <w:rPr>
          <w:sz w:val="16"/>
          <w:szCs w:val="16"/>
        </w:rPr>
        <w:t>odborný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hodnotiteľ</w:t>
      </w:r>
      <w:proofErr w:type="spellEnd"/>
      <w:r w:rsidRPr="00676CA5">
        <w:rPr>
          <w:sz w:val="16"/>
          <w:szCs w:val="16"/>
        </w:rPr>
        <w:t xml:space="preserve"> / </w:t>
      </w:r>
      <w:proofErr w:type="spellStart"/>
      <w:r w:rsidRPr="00676CA5">
        <w:rPr>
          <w:sz w:val="16"/>
          <w:szCs w:val="16"/>
        </w:rPr>
        <w:t>pozorovateľ</w:t>
      </w:r>
      <w:proofErr w:type="spellEnd"/>
      <w:r w:rsidRPr="00676CA5">
        <w:rPr>
          <w:sz w:val="16"/>
          <w:szCs w:val="16"/>
        </w:rPr>
        <w:t xml:space="preserve"> v </w:t>
      </w:r>
      <w:proofErr w:type="spellStart"/>
      <w:r w:rsidRPr="00676CA5">
        <w:rPr>
          <w:sz w:val="16"/>
          <w:szCs w:val="16"/>
        </w:rPr>
        <w:t>procese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odborného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hodnotenia</w:t>
      </w:r>
      <w:proofErr w:type="spellEnd"/>
      <w:r w:rsidRPr="00676CA5">
        <w:rPr>
          <w:sz w:val="16"/>
          <w:szCs w:val="16"/>
        </w:rPr>
        <w:t xml:space="preserve">/ </w:t>
      </w:r>
      <w:proofErr w:type="spellStart"/>
      <w:r w:rsidRPr="00676CA5">
        <w:rPr>
          <w:sz w:val="16"/>
          <w:szCs w:val="16"/>
        </w:rPr>
        <w:t>osoba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vykonávajúca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výber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žiadostí</w:t>
      </w:r>
      <w:proofErr w:type="spellEnd"/>
      <w:r w:rsidRPr="00676CA5">
        <w:rPr>
          <w:sz w:val="16"/>
          <w:szCs w:val="16"/>
        </w:rPr>
        <w:t xml:space="preserve"> o NFP/</w:t>
      </w:r>
      <w:proofErr w:type="spellStart"/>
      <w:r w:rsidRPr="00676CA5">
        <w:rPr>
          <w:sz w:val="16"/>
          <w:szCs w:val="16"/>
        </w:rPr>
        <w:t>schvaľujúci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zamestnanec</w:t>
      </w:r>
      <w:proofErr w:type="spellEnd"/>
      <w:r w:rsidRPr="00676CA5">
        <w:rPr>
          <w:sz w:val="16"/>
          <w:szCs w:val="16"/>
        </w:rPr>
        <w:t>.</w:t>
      </w:r>
    </w:p>
  </w:footnote>
  <w:footnote w:id="8">
    <w:p w:rsidR="00102E98" w:rsidRPr="00676CA5" w:rsidRDefault="00102E98" w:rsidP="00DC2594">
      <w:pPr>
        <w:pStyle w:val="Textpoznmkypodiarou"/>
        <w:jc w:val="both"/>
        <w:rPr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Uvádzaný</w:t>
      </w:r>
      <w:proofErr w:type="spellEnd"/>
      <w:r w:rsidRPr="00676CA5">
        <w:rPr>
          <w:szCs w:val="16"/>
        </w:rPr>
        <w:t xml:space="preserve"> </w:t>
      </w:r>
      <w:proofErr w:type="spellStart"/>
      <w:proofErr w:type="gramStart"/>
      <w:r w:rsidRPr="00676CA5">
        <w:rPr>
          <w:szCs w:val="16"/>
        </w:rPr>
        <w:t>dátum</w:t>
      </w:r>
      <w:proofErr w:type="spellEnd"/>
      <w:r w:rsidRPr="00676CA5">
        <w:rPr>
          <w:szCs w:val="16"/>
        </w:rPr>
        <w:t xml:space="preserve">  </w:t>
      </w:r>
      <w:proofErr w:type="spellStart"/>
      <w:r w:rsidRPr="00676CA5">
        <w:rPr>
          <w:szCs w:val="16"/>
        </w:rPr>
        <w:t>predchádza</w:t>
      </w:r>
      <w:proofErr w:type="spellEnd"/>
      <w:proofErr w:type="gram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výkonu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činností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vo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vzťahu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ku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ktorým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má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byť</w:t>
      </w:r>
      <w:proofErr w:type="spellEnd"/>
      <w:r w:rsidRPr="00676CA5">
        <w:rPr>
          <w:szCs w:val="16"/>
        </w:rPr>
        <w:t xml:space="preserve"> </w:t>
      </w:r>
      <w:proofErr w:type="spellStart"/>
      <w:r w:rsidR="00DC2594">
        <w:rPr>
          <w:szCs w:val="16"/>
        </w:rPr>
        <w:t>čestné</w:t>
      </w:r>
      <w:proofErr w:type="spellEnd"/>
      <w:r w:rsidR="00DC2594">
        <w:rPr>
          <w:szCs w:val="16"/>
        </w:rPr>
        <w:t xml:space="preserve"> </w:t>
      </w:r>
      <w:proofErr w:type="spellStart"/>
      <w:r w:rsidR="00DC2594">
        <w:rPr>
          <w:szCs w:val="16"/>
        </w:rPr>
        <w:t>vyhlásenie</w:t>
      </w:r>
      <w:proofErr w:type="spellEnd"/>
      <w:r w:rsidR="00DC2594">
        <w:rPr>
          <w:szCs w:val="16"/>
        </w:rPr>
        <w:t xml:space="preserve"> </w:t>
      </w:r>
      <w:proofErr w:type="spellStart"/>
      <w:r w:rsidRPr="00676CA5">
        <w:rPr>
          <w:szCs w:val="16"/>
        </w:rPr>
        <w:t>podpísané</w:t>
      </w:r>
      <w:proofErr w:type="spellEnd"/>
      <w:r w:rsidRPr="00676CA5">
        <w:rPr>
          <w:szCs w:val="16"/>
        </w:rPr>
        <w:t xml:space="preserve">, </w:t>
      </w:r>
      <w:proofErr w:type="spellStart"/>
      <w:r w:rsidRPr="00676CA5">
        <w:rPr>
          <w:szCs w:val="16"/>
        </w:rPr>
        <w:t>napr</w:t>
      </w:r>
      <w:proofErr w:type="spellEnd"/>
      <w:r w:rsidRPr="00676CA5">
        <w:rPr>
          <w:szCs w:val="16"/>
        </w:rPr>
        <w:t xml:space="preserve">. </w:t>
      </w:r>
      <w:proofErr w:type="spellStart"/>
      <w:r w:rsidRPr="00676CA5">
        <w:rPr>
          <w:szCs w:val="16"/>
        </w:rPr>
        <w:t>pred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odovzdaním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žiadosti</w:t>
      </w:r>
      <w:proofErr w:type="spellEnd"/>
      <w:r w:rsidRPr="00676CA5">
        <w:rPr>
          <w:szCs w:val="16"/>
        </w:rPr>
        <w:t xml:space="preserve"> o NFP na </w:t>
      </w:r>
      <w:proofErr w:type="spellStart"/>
      <w:r w:rsidRPr="00676CA5">
        <w:rPr>
          <w:szCs w:val="16"/>
        </w:rPr>
        <w:t>výkon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činností</w:t>
      </w:r>
      <w:proofErr w:type="spellEnd"/>
      <w:r w:rsidRPr="00676CA5">
        <w:rPr>
          <w:szCs w:val="16"/>
        </w:rPr>
        <w:t xml:space="preserve"> v </w:t>
      </w:r>
      <w:proofErr w:type="spellStart"/>
      <w:r w:rsidRPr="00676CA5">
        <w:rPr>
          <w:szCs w:val="16"/>
        </w:rPr>
        <w:t>procese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schvaľovania</w:t>
      </w:r>
      <w:proofErr w:type="spellEnd"/>
      <w:r w:rsidRPr="00676CA5">
        <w:rPr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6C2" w:rsidRDefault="006066C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6C2" w:rsidRDefault="006066C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8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1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1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3"/>
  </w:num>
  <w:num w:numId="35">
    <w:abstractNumId w:val="127"/>
  </w:num>
  <w:num w:numId="36">
    <w:abstractNumId w:val="144"/>
  </w:num>
  <w:num w:numId="37">
    <w:abstractNumId w:val="148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7"/>
  </w:num>
  <w:num w:numId="91">
    <w:abstractNumId w:val="5"/>
  </w:num>
  <w:num w:numId="92">
    <w:abstractNumId w:val="36"/>
  </w:num>
  <w:num w:numId="93">
    <w:abstractNumId w:val="145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6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9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50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2"/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81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F89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47B94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2A76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2E98"/>
    <w:rsid w:val="00107596"/>
    <w:rsid w:val="00112F2E"/>
    <w:rsid w:val="00114550"/>
    <w:rsid w:val="001148D1"/>
    <w:rsid w:val="0011692E"/>
    <w:rsid w:val="001205A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6B06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0EA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3EFA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17CA2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38A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64F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873D8"/>
    <w:rsid w:val="005908BE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6C2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48DC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8DA"/>
    <w:rsid w:val="00665BA7"/>
    <w:rsid w:val="006666A9"/>
    <w:rsid w:val="00667BC4"/>
    <w:rsid w:val="00670284"/>
    <w:rsid w:val="0067131B"/>
    <w:rsid w:val="0067160B"/>
    <w:rsid w:val="00673B4A"/>
    <w:rsid w:val="00673B55"/>
    <w:rsid w:val="00676CA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221B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153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47D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03FF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4B5A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128D"/>
    <w:rsid w:val="00917D81"/>
    <w:rsid w:val="00921818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37E8"/>
    <w:rsid w:val="009B4EC8"/>
    <w:rsid w:val="009B565B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702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47A5"/>
    <w:rsid w:val="00A75674"/>
    <w:rsid w:val="00A774A7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E6C64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06CF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46BBB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E58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2C6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2594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127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333C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657EEB70"/>
  <w15:docId w15:val="{23CAE63E-1D17-4CE3-9D74-D27B668B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D2ED45-506C-4895-8524-F951188AA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OM</cp:lastModifiedBy>
  <cp:revision>23</cp:revision>
  <cp:lastPrinted>2017-11-27T08:01:00Z</cp:lastPrinted>
  <dcterms:created xsi:type="dcterms:W3CDTF">2016-12-29T16:34:00Z</dcterms:created>
  <dcterms:modified xsi:type="dcterms:W3CDTF">2020-02-24T09:14:00Z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